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102" w:rsidRPr="00810CF8" w:rsidRDefault="000031CB">
      <w:pPr>
        <w:rPr>
          <w:rFonts w:ascii="Garamond" w:hAnsi="Garamond"/>
          <w:b/>
          <w:rPrChange w:id="0" w:author="Katherine Hausauer" w:date="2012-04-20T13:50:00Z">
            <w:rPr>
              <w:rFonts w:ascii="Garamond" w:hAnsi="Garamond"/>
            </w:rPr>
          </w:rPrChange>
        </w:rPr>
      </w:pPr>
      <w:r w:rsidRPr="000031CB">
        <w:rPr>
          <w:rFonts w:ascii="Garamond" w:hAnsi="Garamond"/>
          <w:b/>
          <w:rPrChange w:id="1" w:author="Katherine Hausauer" w:date="2012-04-20T13:50:00Z">
            <w:rPr>
              <w:rFonts w:ascii="Garamond" w:hAnsi="Garamond"/>
            </w:rPr>
          </w:rPrChange>
        </w:rPr>
        <w:t>Problem Solution NoodleTools instructions</w:t>
      </w:r>
    </w:p>
    <w:p w:rsidR="00175102" w:rsidRPr="006A617C" w:rsidRDefault="00175102">
      <w:pPr>
        <w:rPr>
          <w:rFonts w:ascii="Garamond" w:hAnsi="Garamond"/>
        </w:rPr>
      </w:pPr>
    </w:p>
    <w:p w:rsidR="006A617C" w:rsidRPr="008C06D2" w:rsidRDefault="00175102">
      <w:pPr>
        <w:rPr>
          <w:rFonts w:ascii="Garamond" w:hAnsi="Garamond"/>
          <w:b/>
          <w:rPrChange w:id="2" w:author="Katie Hausauer" w:date="2013-01-17T15:42:00Z">
            <w:rPr>
              <w:rFonts w:ascii="Garamond" w:hAnsi="Garamond"/>
            </w:rPr>
          </w:rPrChange>
        </w:rPr>
      </w:pPr>
      <w:r w:rsidRPr="008C06D2">
        <w:rPr>
          <w:rFonts w:ascii="Garamond" w:hAnsi="Garamond"/>
          <w:b/>
          <w:rPrChange w:id="3" w:author="Katie Hausauer" w:date="2013-01-17T15:42:00Z">
            <w:rPr>
              <w:rFonts w:ascii="Garamond" w:hAnsi="Garamond"/>
            </w:rPr>
          </w:rPrChange>
        </w:rPr>
        <w:t>Sources</w:t>
      </w:r>
    </w:p>
    <w:p w:rsidR="006A617C" w:rsidRPr="006A617C" w:rsidDel="008C06D2" w:rsidRDefault="006A617C" w:rsidP="006A617C">
      <w:pPr>
        <w:pStyle w:val="ListParagraph"/>
        <w:numPr>
          <w:ilvl w:val="0"/>
          <w:numId w:val="1"/>
          <w:numberingChange w:id="4" w:author="Katherine Hausauer" w:date="2012-04-17T18:02:00Z" w:original="-"/>
        </w:numPr>
        <w:rPr>
          <w:del w:id="5" w:author="Katie Hausauer" w:date="2013-01-17T15:41:00Z"/>
          <w:rFonts w:ascii="Garamond" w:hAnsi="Garamond"/>
        </w:rPr>
      </w:pPr>
      <w:r w:rsidRPr="006A617C">
        <w:rPr>
          <w:rFonts w:ascii="Garamond" w:hAnsi="Garamond"/>
        </w:rPr>
        <w:t>You will use 5-7 sources within your paper</w:t>
      </w:r>
      <w:ins w:id="6" w:author="Katie Hausauer" w:date="2013-01-17T15:41:00Z">
        <w:r w:rsidR="008C06D2">
          <w:rPr>
            <w:rFonts w:ascii="Garamond" w:hAnsi="Garamond"/>
          </w:rPr>
          <w:t xml:space="preserve">. </w:t>
        </w:r>
      </w:ins>
    </w:p>
    <w:p w:rsidR="00175102" w:rsidRPr="008C06D2" w:rsidRDefault="006A617C" w:rsidP="008C06D2">
      <w:pPr>
        <w:pStyle w:val="ListParagraph"/>
        <w:numPr>
          <w:ilvl w:val="0"/>
          <w:numId w:val="1"/>
          <w:numberingChange w:id="7" w:author="Katherine Hausauer" w:date="2012-04-17T18:02:00Z" w:original="-"/>
        </w:numPr>
        <w:rPr>
          <w:rFonts w:ascii="Garamond" w:hAnsi="Garamond"/>
          <w:rPrChange w:id="8" w:author="Katie Hausauer" w:date="2013-01-17T15:41:00Z">
            <w:rPr/>
          </w:rPrChange>
        </w:rPr>
        <w:pPrChange w:id="9" w:author="Katie Hausauer" w:date="2013-01-17T15:41:00Z">
          <w:pPr>
            <w:pStyle w:val="ListParagraph"/>
            <w:ind w:left="0"/>
          </w:pPr>
        </w:pPrChange>
      </w:pPr>
      <w:r w:rsidRPr="008C06D2">
        <w:rPr>
          <w:rFonts w:ascii="Garamond" w:hAnsi="Garamond"/>
          <w:rPrChange w:id="10" w:author="Katie Hausauer" w:date="2013-01-17T15:41:00Z">
            <w:rPr/>
          </w:rPrChange>
        </w:rPr>
        <w:t>You will use 5 sources in your annotated bibliography</w:t>
      </w:r>
    </w:p>
    <w:p w:rsidR="00175102" w:rsidRPr="006A617C" w:rsidRDefault="00175102" w:rsidP="00175102">
      <w:pPr>
        <w:pStyle w:val="ListParagraph"/>
        <w:numPr>
          <w:ilvl w:val="0"/>
          <w:numId w:val="1"/>
          <w:numberingChange w:id="11" w:author="Katherine Hausauer" w:date="2012-04-17T18:02:00Z" w:original="-"/>
        </w:numPr>
        <w:rPr>
          <w:rFonts w:ascii="Garamond" w:hAnsi="Garamond"/>
        </w:rPr>
      </w:pPr>
      <w:r w:rsidRPr="006A617C">
        <w:rPr>
          <w:rFonts w:ascii="Garamond" w:hAnsi="Garamond"/>
        </w:rPr>
        <w:t>Each source that you use should be cited in NoodleTools</w:t>
      </w:r>
    </w:p>
    <w:p w:rsidR="00175102" w:rsidRPr="006A617C" w:rsidRDefault="00175102" w:rsidP="00175102">
      <w:pPr>
        <w:pStyle w:val="ListParagraph"/>
        <w:numPr>
          <w:ilvl w:val="0"/>
          <w:numId w:val="1"/>
          <w:numberingChange w:id="12" w:author="Katherine Hausauer" w:date="2012-04-17T18:02:00Z" w:original="-"/>
        </w:numPr>
        <w:rPr>
          <w:rFonts w:ascii="Garamond" w:hAnsi="Garamond"/>
        </w:rPr>
      </w:pPr>
      <w:r w:rsidRPr="006A617C">
        <w:rPr>
          <w:rFonts w:ascii="Garamond" w:hAnsi="Garamond"/>
        </w:rPr>
        <w:t>With each source you will create</w:t>
      </w:r>
      <w:del w:id="13" w:author="Katherine Hausauer" w:date="2012-04-20T13:33:00Z">
        <w:r w:rsidRPr="006A617C" w:rsidDel="00EB5E57">
          <w:rPr>
            <w:rFonts w:ascii="Garamond" w:hAnsi="Garamond"/>
          </w:rPr>
          <w:delText>s</w:delText>
        </w:r>
      </w:del>
      <w:r w:rsidRPr="006A617C">
        <w:rPr>
          <w:rFonts w:ascii="Garamond" w:hAnsi="Garamond"/>
        </w:rPr>
        <w:t xml:space="preserve"> note cards</w:t>
      </w:r>
    </w:p>
    <w:p w:rsidR="00AE7C7D" w:rsidRPr="006A617C" w:rsidRDefault="00175102" w:rsidP="00175102">
      <w:pPr>
        <w:pStyle w:val="ListParagraph"/>
        <w:numPr>
          <w:ilvl w:val="0"/>
          <w:numId w:val="1"/>
          <w:numberingChange w:id="14" w:author="Katherine Hausauer" w:date="2012-04-17T18:02:00Z" w:original="-"/>
        </w:numPr>
        <w:rPr>
          <w:rFonts w:ascii="Garamond" w:hAnsi="Garamond"/>
        </w:rPr>
      </w:pPr>
      <w:r w:rsidRPr="006A617C">
        <w:rPr>
          <w:rFonts w:ascii="Garamond" w:hAnsi="Garamond"/>
        </w:rPr>
        <w:t xml:space="preserve">Your sources </w:t>
      </w:r>
      <w:r w:rsidR="00AE7C7D" w:rsidRPr="006A617C">
        <w:rPr>
          <w:rFonts w:ascii="Garamond" w:hAnsi="Garamond"/>
        </w:rPr>
        <w:t>will be used for your Works Cited page</w:t>
      </w:r>
    </w:p>
    <w:p w:rsidR="00175102" w:rsidRDefault="00AE7C7D" w:rsidP="00175102">
      <w:pPr>
        <w:pStyle w:val="ListParagraph"/>
        <w:numPr>
          <w:ilvl w:val="0"/>
          <w:numId w:val="1"/>
          <w:numberingChange w:id="15" w:author="Katherine Hausauer" w:date="2012-04-17T18:02:00Z" w:original="-"/>
        </w:numPr>
        <w:rPr>
          <w:rFonts w:ascii="Garamond" w:hAnsi="Garamond"/>
        </w:rPr>
      </w:pPr>
      <w:r w:rsidRPr="006A617C">
        <w:rPr>
          <w:rFonts w:ascii="Garamond" w:hAnsi="Garamond"/>
        </w:rPr>
        <w:t>Your annotated bibliography can be created from your sources</w:t>
      </w:r>
    </w:p>
    <w:p w:rsidR="00EB5E57" w:rsidRPr="008C06D2" w:rsidDel="008C06D2" w:rsidRDefault="00EB5E57" w:rsidP="008C06D2">
      <w:pPr>
        <w:numPr>
          <w:ins w:id="16" w:author="Katherine Hausauer" w:date="2012-04-20T13:33:00Z"/>
        </w:numPr>
        <w:rPr>
          <w:ins w:id="17" w:author="Katherine Hausauer" w:date="2012-04-20T13:33:00Z"/>
          <w:del w:id="18" w:author="Katie Hausauer" w:date="2013-01-17T15:40:00Z"/>
          <w:rFonts w:ascii="Garamond" w:hAnsi="Garamond"/>
          <w:b/>
          <w:rPrChange w:id="19" w:author="Katie Hausauer" w:date="2013-01-17T15:42:00Z">
            <w:rPr>
              <w:ins w:id="20" w:author="Katherine Hausauer" w:date="2012-04-20T13:33:00Z"/>
              <w:del w:id="21" w:author="Katie Hausauer" w:date="2013-01-17T15:40:00Z"/>
            </w:rPr>
          </w:rPrChange>
        </w:rPr>
        <w:pPrChange w:id="22" w:author="Katie Hausauer" w:date="2013-01-17T15:42:00Z">
          <w:pPr>
            <w:pStyle w:val="ListParagraph"/>
            <w:ind w:left="0"/>
          </w:pPr>
        </w:pPrChange>
      </w:pPr>
      <w:ins w:id="23" w:author="Katherine Hausauer" w:date="2012-04-20T13:33:00Z">
        <w:del w:id="24" w:author="Katie Hausauer" w:date="2013-01-17T15:42:00Z">
          <w:r w:rsidRPr="008C06D2" w:rsidDel="008C06D2">
            <w:rPr>
              <w:rFonts w:ascii="Garamond" w:hAnsi="Garamond"/>
              <w:b/>
              <w:rPrChange w:id="25" w:author="Katie Hausauer" w:date="2013-01-17T15:42:00Z">
                <w:rPr/>
              </w:rPrChange>
            </w:rPr>
            <w:delText>No more than 2 websites for sources</w:delText>
          </w:r>
        </w:del>
      </w:ins>
    </w:p>
    <w:p w:rsidR="00175102" w:rsidRPr="008C06D2" w:rsidDel="00AF0D15" w:rsidRDefault="00175102" w:rsidP="008C06D2">
      <w:pPr>
        <w:numPr>
          <w:ins w:id="26" w:author="Unknown"/>
        </w:numPr>
        <w:ind w:left="360"/>
        <w:rPr>
          <w:del w:id="27" w:author="Katherine Hausauer" w:date="2012-04-20T13:49:00Z"/>
          <w:b/>
          <w:rPrChange w:id="28" w:author="Katie Hausauer" w:date="2013-01-17T15:42:00Z">
            <w:rPr>
              <w:del w:id="29" w:author="Katherine Hausauer" w:date="2012-04-20T13:49:00Z"/>
            </w:rPr>
          </w:rPrChange>
        </w:rPr>
        <w:pPrChange w:id="30" w:author="Katie Hausauer" w:date="2013-01-17T15:42:00Z">
          <w:pPr/>
        </w:pPrChange>
      </w:pPr>
    </w:p>
    <w:p w:rsidR="00175102" w:rsidRPr="008C06D2" w:rsidDel="008C06D2" w:rsidRDefault="00175102" w:rsidP="008C06D2">
      <w:pPr>
        <w:numPr>
          <w:ins w:id="31" w:author="Unknown"/>
        </w:numPr>
        <w:ind w:left="360"/>
        <w:rPr>
          <w:del w:id="32" w:author="Katie Hausauer" w:date="2013-01-17T15:42:00Z"/>
          <w:b/>
          <w:rPrChange w:id="33" w:author="Katie Hausauer" w:date="2013-01-17T15:42:00Z">
            <w:rPr>
              <w:del w:id="34" w:author="Katie Hausauer" w:date="2013-01-17T15:42:00Z"/>
            </w:rPr>
          </w:rPrChange>
        </w:rPr>
        <w:pPrChange w:id="35" w:author="Katie Hausauer" w:date="2013-01-17T15:42:00Z">
          <w:pPr/>
        </w:pPrChange>
      </w:pPr>
    </w:p>
    <w:p w:rsidR="006A617C" w:rsidRPr="008C06D2" w:rsidRDefault="00175102">
      <w:pPr>
        <w:rPr>
          <w:rFonts w:ascii="Garamond" w:hAnsi="Garamond"/>
          <w:b/>
          <w:rPrChange w:id="36" w:author="Katie Hausauer" w:date="2013-01-17T15:42:00Z">
            <w:rPr>
              <w:rFonts w:ascii="Garamond" w:hAnsi="Garamond"/>
            </w:rPr>
          </w:rPrChange>
        </w:rPr>
      </w:pPr>
      <w:r w:rsidRPr="008C06D2">
        <w:rPr>
          <w:rFonts w:ascii="Garamond" w:hAnsi="Garamond"/>
          <w:b/>
          <w:rPrChange w:id="37" w:author="Katie Hausauer" w:date="2013-01-17T15:42:00Z">
            <w:rPr>
              <w:rFonts w:ascii="Garamond" w:hAnsi="Garamond"/>
            </w:rPr>
          </w:rPrChange>
        </w:rPr>
        <w:t>Note cards</w:t>
      </w:r>
    </w:p>
    <w:p w:rsidR="006A617C" w:rsidRPr="006A617C" w:rsidRDefault="006A617C" w:rsidP="006A617C">
      <w:pPr>
        <w:pStyle w:val="ListParagraph"/>
        <w:numPr>
          <w:ilvl w:val="0"/>
          <w:numId w:val="1"/>
          <w:numberingChange w:id="38" w:author="Katherine Hausauer" w:date="2012-04-17T18:02:00Z" w:original="-"/>
        </w:numPr>
        <w:rPr>
          <w:rFonts w:ascii="Garamond" w:hAnsi="Garamond"/>
        </w:rPr>
      </w:pPr>
      <w:r>
        <w:rPr>
          <w:rFonts w:ascii="Garamond" w:hAnsi="Garamond"/>
        </w:rPr>
        <w:t>Y</w:t>
      </w:r>
      <w:r w:rsidRPr="006A617C">
        <w:rPr>
          <w:rFonts w:ascii="Garamond" w:hAnsi="Garamond"/>
        </w:rPr>
        <w:t xml:space="preserve">ou will need </w:t>
      </w:r>
      <w:ins w:id="39" w:author="Katie Hausauer" w:date="2013-01-16T15:13:00Z">
        <w:r w:rsidR="00DE2DE8">
          <w:rPr>
            <w:rFonts w:ascii="Garamond" w:hAnsi="Garamond"/>
          </w:rPr>
          <w:t>4</w:t>
        </w:r>
      </w:ins>
      <w:del w:id="40" w:author="Katie Hausauer" w:date="2013-01-16T15:13:00Z">
        <w:r w:rsidRPr="006A617C" w:rsidDel="00DE2DE8">
          <w:rPr>
            <w:rFonts w:ascii="Garamond" w:hAnsi="Garamond"/>
          </w:rPr>
          <w:delText>5</w:delText>
        </w:r>
      </w:del>
      <w:r w:rsidRPr="006A617C">
        <w:rPr>
          <w:rFonts w:ascii="Garamond" w:hAnsi="Garamond"/>
        </w:rPr>
        <w:t>0 note cards (a minimum of 20 citations will be used in your paper)</w:t>
      </w:r>
    </w:p>
    <w:p w:rsidR="006A617C" w:rsidRDefault="006A617C" w:rsidP="006A617C">
      <w:pPr>
        <w:pStyle w:val="ListParagraph"/>
        <w:numPr>
          <w:ilvl w:val="0"/>
          <w:numId w:val="1"/>
          <w:numberingChange w:id="41" w:author="Katherine Hausauer" w:date="2012-04-17T18:02:00Z" w:original="-"/>
        </w:numPr>
        <w:rPr>
          <w:rFonts w:ascii="Garamond" w:hAnsi="Garamond"/>
        </w:rPr>
      </w:pPr>
      <w:r>
        <w:rPr>
          <w:rFonts w:ascii="Garamond" w:hAnsi="Garamond"/>
        </w:rPr>
        <w:t>Your note cards will be linked to each source</w:t>
      </w:r>
    </w:p>
    <w:p w:rsidR="00B4188D" w:rsidRDefault="006A617C" w:rsidP="006A617C">
      <w:pPr>
        <w:pStyle w:val="ListParagraph"/>
        <w:numPr>
          <w:ilvl w:val="0"/>
          <w:numId w:val="1"/>
          <w:numberingChange w:id="42" w:author="Katherine Hausauer" w:date="2012-04-17T18:02:00Z" w:original="-"/>
        </w:numPr>
        <w:rPr>
          <w:rFonts w:ascii="Garamond" w:hAnsi="Garamond"/>
        </w:rPr>
      </w:pPr>
      <w:r>
        <w:rPr>
          <w:rFonts w:ascii="Garamond" w:hAnsi="Garamond"/>
        </w:rPr>
        <w:t>Each note</w:t>
      </w:r>
      <w:r w:rsidR="00B4188D">
        <w:rPr>
          <w:rFonts w:ascii="Garamond" w:hAnsi="Garamond"/>
        </w:rPr>
        <w:t xml:space="preserve"> card should </w:t>
      </w:r>
      <w:del w:id="43" w:author="Katie Hausauer" w:date="2013-01-16T15:23:00Z">
        <w:r w:rsidR="00B4188D" w:rsidDel="00DE2DE8">
          <w:rPr>
            <w:rFonts w:ascii="Garamond" w:hAnsi="Garamond"/>
          </w:rPr>
          <w:delText>be tagged</w:delText>
        </w:r>
      </w:del>
      <w:ins w:id="44" w:author="Katie Hausauer" w:date="2013-01-16T15:23:00Z">
        <w:r w:rsidR="00DE2DE8">
          <w:rPr>
            <w:rFonts w:ascii="Garamond" w:hAnsi="Garamond"/>
          </w:rPr>
          <w:t>be labeled</w:t>
        </w:r>
      </w:ins>
      <w:r w:rsidR="00B4188D">
        <w:rPr>
          <w:rFonts w:ascii="Garamond" w:hAnsi="Garamond"/>
        </w:rPr>
        <w:t xml:space="preserve"> in the following manner</w:t>
      </w:r>
    </w:p>
    <w:p w:rsidR="00EB5E57" w:rsidRDefault="00B4188D" w:rsidP="00B4188D">
      <w:pPr>
        <w:pStyle w:val="ListParagraph"/>
        <w:numPr>
          <w:ilvl w:val="1"/>
          <w:numId w:val="1"/>
          <w:numberingChange w:id="45" w:author="Katherine Hausauer" w:date="2012-04-17T18:02:00Z" w:original="o"/>
        </w:numPr>
        <w:rPr>
          <w:ins w:id="46" w:author="Katherine Hausauer" w:date="2012-04-20T13:39:00Z"/>
          <w:rFonts w:ascii="Garamond" w:hAnsi="Garamond"/>
        </w:rPr>
      </w:pPr>
      <w:r>
        <w:rPr>
          <w:rFonts w:ascii="Garamond" w:hAnsi="Garamond"/>
        </w:rPr>
        <w:t>Titles</w:t>
      </w:r>
      <w:ins w:id="47" w:author="Katherine Hausauer" w:date="2012-04-18T11:41:00Z">
        <w:r w:rsidR="002B7379">
          <w:rPr>
            <w:rFonts w:ascii="Garamond" w:hAnsi="Garamond"/>
          </w:rPr>
          <w:t xml:space="preserve">: </w:t>
        </w:r>
      </w:ins>
      <w:ins w:id="48" w:author="Katie Hausauer" w:date="2013-01-17T15:39:00Z">
        <w:r w:rsidR="00292D9E">
          <w:rPr>
            <w:rFonts w:ascii="Garamond" w:hAnsi="Garamond"/>
          </w:rPr>
          <w:t xml:space="preserve"> The title will indicate the type of information that is on your card. </w:t>
        </w:r>
      </w:ins>
      <w:ins w:id="49" w:author="Katie Hausauer" w:date="2013-01-17T15:36:00Z">
        <w:r w:rsidR="00292D9E">
          <w:rPr>
            <w:rFonts w:ascii="Garamond" w:hAnsi="Garamond"/>
          </w:rPr>
          <w:t xml:space="preserve">Please title your note cards like the title in parentheses. </w:t>
        </w:r>
      </w:ins>
      <w:ins w:id="50" w:author="Katie Hausauer" w:date="2013-01-17T15:37:00Z">
        <w:r w:rsidR="00292D9E">
          <w:rPr>
            <w:rFonts w:ascii="Garamond" w:hAnsi="Garamond"/>
          </w:rPr>
          <w:t>You should stick with a common title name (like the Solution A-advantage) then number each following note card after that (</w:t>
        </w:r>
      </w:ins>
      <w:ins w:id="51" w:author="Katie Hausauer" w:date="2013-01-17T15:39:00Z">
        <w:r w:rsidR="00292D9E">
          <w:rPr>
            <w:rFonts w:ascii="Garamond" w:hAnsi="Garamond"/>
          </w:rPr>
          <w:t>Solution A-advantage</w:t>
        </w:r>
      </w:ins>
      <w:ins w:id="52" w:author="Katie Hausauer" w:date="2013-01-17T15:37:00Z">
        <w:r w:rsidR="00292D9E">
          <w:rPr>
            <w:rFonts w:ascii="Garamond" w:hAnsi="Garamond"/>
          </w:rPr>
          <w:t>1,</w:t>
        </w:r>
      </w:ins>
      <w:ins w:id="53" w:author="Katie Hausauer" w:date="2013-01-17T15:40:00Z">
        <w:r w:rsidR="00292D9E">
          <w:rPr>
            <w:rFonts w:ascii="Garamond" w:hAnsi="Garamond"/>
          </w:rPr>
          <w:t xml:space="preserve"> Solution A-advantage</w:t>
        </w:r>
      </w:ins>
      <w:ins w:id="54" w:author="Katie Hausauer" w:date="2013-01-17T15:37:00Z">
        <w:r w:rsidR="00292D9E">
          <w:rPr>
            <w:rFonts w:ascii="Garamond" w:hAnsi="Garamond"/>
          </w:rPr>
          <w:t xml:space="preserve"> 2, </w:t>
        </w:r>
      </w:ins>
      <w:ins w:id="55" w:author="Katie Hausauer" w:date="2013-01-17T15:40:00Z">
        <w:r w:rsidR="00292D9E">
          <w:rPr>
            <w:rFonts w:ascii="Garamond" w:hAnsi="Garamond"/>
          </w:rPr>
          <w:t xml:space="preserve">Solution A-advantage </w:t>
        </w:r>
      </w:ins>
      <w:ins w:id="56" w:author="Katie Hausauer" w:date="2013-01-17T15:37:00Z">
        <w:r w:rsidR="00292D9E">
          <w:rPr>
            <w:rFonts w:ascii="Garamond" w:hAnsi="Garamond"/>
          </w:rPr>
          <w:t>3, etc)</w:t>
        </w:r>
      </w:ins>
      <w:ins w:id="57" w:author="Katherine Hausauer" w:date="2012-04-18T11:41:00Z">
        <w:del w:id="58" w:author="Katie Hausauer" w:date="2013-01-16T15:23:00Z">
          <w:r w:rsidR="002B7379" w:rsidDel="00DE2DE8">
            <w:rPr>
              <w:rFonts w:ascii="Garamond" w:hAnsi="Garamond"/>
            </w:rPr>
            <w:delText xml:space="preserve">Roman numerals for paragraphs </w:delText>
          </w:r>
        </w:del>
      </w:ins>
    </w:p>
    <w:p w:rsidR="00EB5E57" w:rsidRDefault="005735E8" w:rsidP="00EB5E57">
      <w:pPr>
        <w:pStyle w:val="ListParagraph"/>
        <w:numPr>
          <w:ilvl w:val="2"/>
          <w:numId w:val="1"/>
          <w:ins w:id="59" w:author="Katherine Hausauer" w:date="2012-04-20T13:39:00Z"/>
        </w:numPr>
        <w:rPr>
          <w:ins w:id="60" w:author="Katie Hausauer" w:date="2013-01-16T15:08:00Z"/>
          <w:rFonts w:ascii="Garamond" w:hAnsi="Garamond"/>
        </w:rPr>
      </w:pPr>
      <w:ins w:id="61" w:author="Katherine Hausauer" w:date="2012-04-18T11:41:00Z">
        <w:r>
          <w:rPr>
            <w:rFonts w:ascii="Garamond" w:hAnsi="Garamond"/>
          </w:rPr>
          <w:t>I</w:t>
        </w:r>
        <w:r w:rsidR="00EB5E57">
          <w:rPr>
            <w:rFonts w:ascii="Garamond" w:hAnsi="Garamond"/>
          </w:rPr>
          <w:t>ntroduction</w:t>
        </w:r>
      </w:ins>
    </w:p>
    <w:p w:rsidR="005735E8" w:rsidRDefault="005735E8" w:rsidP="005735E8">
      <w:pPr>
        <w:pStyle w:val="ListParagraph"/>
        <w:numPr>
          <w:ilvl w:val="3"/>
          <w:numId w:val="1"/>
          <w:ins w:id="62" w:author="Katie Hausauer" w:date="2013-01-16T15:08:00Z"/>
        </w:numPr>
        <w:rPr>
          <w:ins w:id="63" w:author="Katherine Hausauer" w:date="2012-04-18T11:41:00Z"/>
          <w:rFonts w:ascii="Garamond" w:hAnsi="Garamond"/>
        </w:rPr>
      </w:pPr>
      <w:ins w:id="64" w:author="Katie Hausauer" w:date="2013-01-16T15:08:00Z">
        <w:r>
          <w:rPr>
            <w:rFonts w:ascii="Garamond" w:hAnsi="Garamond"/>
          </w:rPr>
          <w:t>(Attention Getter)</w:t>
        </w:r>
      </w:ins>
    </w:p>
    <w:p w:rsidR="00EB5E57" w:rsidRDefault="00AF0D15" w:rsidP="00EB5E57">
      <w:pPr>
        <w:pStyle w:val="ListParagraph"/>
        <w:numPr>
          <w:ilvl w:val="2"/>
          <w:numId w:val="1"/>
          <w:ins w:id="65" w:author="Katherine Hausauer" w:date="2012-04-20T13:39:00Z"/>
        </w:numPr>
        <w:rPr>
          <w:ins w:id="66" w:author="Katie Hausauer" w:date="2013-01-16T15:08:00Z"/>
          <w:rFonts w:ascii="Garamond" w:hAnsi="Garamond"/>
        </w:rPr>
      </w:pPr>
      <w:ins w:id="67" w:author="Katherine Hausauer" w:date="2012-04-20T13:41:00Z">
        <w:r>
          <w:rPr>
            <w:rFonts w:ascii="Garamond" w:hAnsi="Garamond"/>
          </w:rPr>
          <w:t xml:space="preserve">Problem paragraph </w:t>
        </w:r>
      </w:ins>
    </w:p>
    <w:p w:rsidR="005735E8" w:rsidRDefault="005735E8" w:rsidP="005735E8">
      <w:pPr>
        <w:pStyle w:val="ListParagraph"/>
        <w:numPr>
          <w:ilvl w:val="3"/>
          <w:numId w:val="1"/>
          <w:ins w:id="68" w:author="Katie Hausauer" w:date="2013-01-16T15:08:00Z"/>
        </w:numPr>
        <w:rPr>
          <w:ins w:id="69" w:author="Katherine Hausauer" w:date="2012-04-18T11:41:00Z"/>
          <w:rFonts w:ascii="Garamond" w:hAnsi="Garamond"/>
        </w:rPr>
      </w:pPr>
      <w:ins w:id="70" w:author="Katie Hausauer" w:date="2013-01-16T15:08:00Z">
        <w:r>
          <w:rPr>
            <w:rFonts w:ascii="Garamond" w:hAnsi="Garamond"/>
          </w:rPr>
          <w:t>(Problem Defined)</w:t>
        </w:r>
      </w:ins>
    </w:p>
    <w:p w:rsidR="005735E8" w:rsidRDefault="00AF0D15" w:rsidP="00EB5E57">
      <w:pPr>
        <w:pStyle w:val="ListParagraph"/>
        <w:numPr>
          <w:ilvl w:val="2"/>
          <w:numId w:val="1"/>
          <w:ins w:id="71" w:author="Katherine Hausauer" w:date="2012-04-20T13:39:00Z"/>
        </w:numPr>
        <w:rPr>
          <w:ins w:id="72" w:author="Katie Hausauer" w:date="2013-01-16T15:07:00Z"/>
          <w:rFonts w:ascii="Garamond" w:hAnsi="Garamond"/>
        </w:rPr>
      </w:pPr>
      <w:ins w:id="73" w:author="Katherine Hausauer" w:date="2012-04-20T13:41:00Z">
        <w:r>
          <w:rPr>
            <w:rFonts w:ascii="Garamond" w:hAnsi="Garamond"/>
          </w:rPr>
          <w:t xml:space="preserve">Solution </w:t>
        </w:r>
        <w:del w:id="74" w:author="Katie Hausauer" w:date="2013-01-16T15:07:00Z">
          <w:r w:rsidDel="005735E8">
            <w:rPr>
              <w:rFonts w:ascii="Garamond" w:hAnsi="Garamond"/>
            </w:rPr>
            <w:delText>1</w:delText>
          </w:r>
        </w:del>
      </w:ins>
      <w:ins w:id="75" w:author="Katie Hausauer" w:date="2013-01-16T15:07:00Z">
        <w:r w:rsidR="005735E8">
          <w:rPr>
            <w:rFonts w:ascii="Garamond" w:hAnsi="Garamond"/>
          </w:rPr>
          <w:t>A</w:t>
        </w:r>
      </w:ins>
      <w:ins w:id="76" w:author="Katherine Hausauer" w:date="2012-04-20T13:41:00Z">
        <w:r>
          <w:rPr>
            <w:rFonts w:ascii="Garamond" w:hAnsi="Garamond"/>
          </w:rPr>
          <w:t xml:space="preserve"> paragraph</w:t>
        </w:r>
      </w:ins>
      <w:ins w:id="77" w:author="Katie Hausauer" w:date="2013-01-16T15:07:00Z">
        <w:r w:rsidR="005735E8">
          <w:rPr>
            <w:rFonts w:ascii="Garamond" w:hAnsi="Garamond"/>
          </w:rPr>
          <w:t xml:space="preserve"> </w:t>
        </w:r>
      </w:ins>
    </w:p>
    <w:p w:rsidR="005735E8" w:rsidRDefault="005735E8" w:rsidP="005735E8">
      <w:pPr>
        <w:pStyle w:val="ListParagraph"/>
        <w:numPr>
          <w:ilvl w:val="3"/>
          <w:numId w:val="1"/>
          <w:ins w:id="78" w:author="Katie Hausauer" w:date="2013-01-16T15:07:00Z"/>
        </w:numPr>
        <w:rPr>
          <w:ins w:id="79" w:author="Katie Hausauer" w:date="2013-01-16T15:08:00Z"/>
          <w:rFonts w:ascii="Garamond" w:hAnsi="Garamond"/>
        </w:rPr>
      </w:pPr>
      <w:ins w:id="80" w:author="Katie Hausauer" w:date="2013-01-16T15:07:00Z">
        <w:r>
          <w:rPr>
            <w:rFonts w:ascii="Garamond" w:hAnsi="Garamond"/>
          </w:rPr>
          <w:t xml:space="preserve">(Solution A1) </w:t>
        </w:r>
      </w:ins>
    </w:p>
    <w:p w:rsidR="00EB5E57" w:rsidRDefault="005735E8" w:rsidP="005735E8">
      <w:pPr>
        <w:pStyle w:val="ListParagraph"/>
        <w:numPr>
          <w:ilvl w:val="3"/>
          <w:numId w:val="1"/>
          <w:ins w:id="81" w:author="Katie Hausauer" w:date="2013-01-16T15:08:00Z"/>
        </w:numPr>
        <w:rPr>
          <w:ins w:id="82" w:author="Katie Hausauer" w:date="2013-01-16T15:08:00Z"/>
          <w:rFonts w:ascii="Garamond" w:hAnsi="Garamond"/>
        </w:rPr>
      </w:pPr>
      <w:ins w:id="83" w:author="Katie Hausauer" w:date="2013-01-16T15:07:00Z">
        <w:r>
          <w:rPr>
            <w:rFonts w:ascii="Garamond" w:hAnsi="Garamond"/>
          </w:rPr>
          <w:t>(Solution</w:t>
        </w:r>
      </w:ins>
      <w:ins w:id="84" w:author="Katie Hausauer" w:date="2013-01-16T15:10:00Z">
        <w:r>
          <w:rPr>
            <w:rFonts w:ascii="Garamond" w:hAnsi="Garamond"/>
          </w:rPr>
          <w:t xml:space="preserve"> A</w:t>
        </w:r>
      </w:ins>
      <w:ins w:id="85" w:author="Katie Hausauer" w:date="2013-01-16T15:07:00Z">
        <w:r>
          <w:rPr>
            <w:rFonts w:ascii="Garamond" w:hAnsi="Garamond"/>
          </w:rPr>
          <w:t>2)</w:t>
        </w:r>
      </w:ins>
    </w:p>
    <w:p w:rsidR="005735E8" w:rsidRDefault="005735E8" w:rsidP="005735E8">
      <w:pPr>
        <w:pStyle w:val="ListParagraph"/>
        <w:numPr>
          <w:ilvl w:val="3"/>
          <w:numId w:val="1"/>
          <w:ins w:id="86" w:author="Katie Hausauer" w:date="2013-01-16T15:08:00Z"/>
        </w:numPr>
        <w:rPr>
          <w:ins w:id="87" w:author="Katie Hausauer" w:date="2013-01-16T15:14:00Z"/>
          <w:rFonts w:ascii="Garamond" w:hAnsi="Garamond"/>
        </w:rPr>
      </w:pPr>
      <w:ins w:id="88" w:author="Katie Hausauer" w:date="2013-01-16T15:08:00Z">
        <w:r>
          <w:rPr>
            <w:rFonts w:ascii="Garamond" w:hAnsi="Garamond"/>
          </w:rPr>
          <w:t>(Solution A- advantage 1)</w:t>
        </w:r>
      </w:ins>
    </w:p>
    <w:p w:rsidR="00DE2DE8" w:rsidRDefault="00DE2DE8" w:rsidP="005735E8">
      <w:pPr>
        <w:pStyle w:val="ListParagraph"/>
        <w:numPr>
          <w:ilvl w:val="3"/>
          <w:numId w:val="1"/>
          <w:ins w:id="89" w:author="Katie Hausauer" w:date="2013-01-16T15:14:00Z"/>
        </w:numPr>
        <w:rPr>
          <w:ins w:id="90" w:author="Katie Hausauer" w:date="2013-01-16T15:14:00Z"/>
          <w:rFonts w:ascii="Garamond" w:hAnsi="Garamond"/>
        </w:rPr>
      </w:pPr>
      <w:ins w:id="91" w:author="Katie Hausauer" w:date="2013-01-16T15:14:00Z">
        <w:r>
          <w:rPr>
            <w:rFonts w:ascii="Garamond" w:hAnsi="Garamond"/>
          </w:rPr>
          <w:t>(Solution A- advantage 2)</w:t>
        </w:r>
      </w:ins>
    </w:p>
    <w:p w:rsidR="00DE2DE8" w:rsidRDefault="00DE2DE8" w:rsidP="005735E8">
      <w:pPr>
        <w:pStyle w:val="ListParagraph"/>
        <w:numPr>
          <w:ilvl w:val="3"/>
          <w:numId w:val="1"/>
          <w:ins w:id="92" w:author="Katie Hausauer" w:date="2013-01-16T15:14:00Z"/>
        </w:numPr>
        <w:rPr>
          <w:ins w:id="93" w:author="Katherine Hausauer" w:date="2012-04-20T13:41:00Z"/>
          <w:rFonts w:ascii="Garamond" w:hAnsi="Garamond"/>
        </w:rPr>
      </w:pPr>
      <w:ins w:id="94" w:author="Katie Hausauer" w:date="2013-01-16T15:14:00Z">
        <w:r>
          <w:rPr>
            <w:rFonts w:ascii="Garamond" w:hAnsi="Garamond"/>
          </w:rPr>
          <w:t xml:space="preserve">(Solution </w:t>
        </w:r>
      </w:ins>
      <w:ins w:id="95" w:author="Katie Hausauer" w:date="2013-01-16T15:15:00Z">
        <w:r>
          <w:rPr>
            <w:rFonts w:ascii="Garamond" w:hAnsi="Garamond"/>
          </w:rPr>
          <w:t>A- disadvantage 1)</w:t>
        </w:r>
      </w:ins>
    </w:p>
    <w:p w:rsidR="00AF0D15" w:rsidRDefault="00AF0D15" w:rsidP="00EB5E57">
      <w:pPr>
        <w:pStyle w:val="ListParagraph"/>
        <w:numPr>
          <w:ilvl w:val="2"/>
          <w:numId w:val="1"/>
          <w:ins w:id="96" w:author="Katherine Hausauer" w:date="2012-04-20T13:41:00Z"/>
        </w:numPr>
        <w:rPr>
          <w:ins w:id="97" w:author="Katherine Hausauer" w:date="2012-04-20T13:42:00Z"/>
          <w:rFonts w:ascii="Garamond" w:hAnsi="Garamond"/>
        </w:rPr>
      </w:pPr>
      <w:ins w:id="98" w:author="Katherine Hausauer" w:date="2012-04-20T13:41:00Z">
        <w:r>
          <w:rPr>
            <w:rFonts w:ascii="Garamond" w:hAnsi="Garamond"/>
          </w:rPr>
          <w:t xml:space="preserve">Solution </w:t>
        </w:r>
        <w:del w:id="99" w:author="Katie Hausauer" w:date="2013-01-16T15:07:00Z">
          <w:r w:rsidDel="005735E8">
            <w:rPr>
              <w:rFonts w:ascii="Garamond" w:hAnsi="Garamond"/>
            </w:rPr>
            <w:delText>2</w:delText>
          </w:r>
        </w:del>
      </w:ins>
      <w:ins w:id="100" w:author="Katie Hausauer" w:date="2013-01-16T15:07:00Z">
        <w:r w:rsidR="005735E8">
          <w:rPr>
            <w:rFonts w:ascii="Garamond" w:hAnsi="Garamond"/>
          </w:rPr>
          <w:t>B</w:t>
        </w:r>
      </w:ins>
      <w:ins w:id="101" w:author="Katherine Hausauer" w:date="2012-04-20T13:41:00Z">
        <w:r>
          <w:rPr>
            <w:rFonts w:ascii="Garamond" w:hAnsi="Garamond"/>
          </w:rPr>
          <w:t xml:space="preserve"> paragraph</w:t>
        </w:r>
      </w:ins>
    </w:p>
    <w:p w:rsidR="00AF0D15" w:rsidRDefault="00AF0D15" w:rsidP="00EB5E57">
      <w:pPr>
        <w:pStyle w:val="ListParagraph"/>
        <w:numPr>
          <w:ilvl w:val="2"/>
          <w:numId w:val="1"/>
          <w:ins w:id="102" w:author="Katherine Hausauer" w:date="2012-04-20T13:42:00Z"/>
        </w:numPr>
        <w:rPr>
          <w:ins w:id="103" w:author="Katherine Hausauer" w:date="2012-04-18T11:42:00Z"/>
          <w:rFonts w:ascii="Garamond" w:hAnsi="Garamond"/>
        </w:rPr>
      </w:pPr>
      <w:ins w:id="104" w:author="Katherine Hausauer" w:date="2012-04-20T13:42:00Z">
        <w:r>
          <w:rPr>
            <w:rFonts w:ascii="Garamond" w:hAnsi="Garamond"/>
          </w:rPr>
          <w:t xml:space="preserve">Solution </w:t>
        </w:r>
        <w:del w:id="105" w:author="Katie Hausauer" w:date="2013-01-16T15:07:00Z">
          <w:r w:rsidDel="005735E8">
            <w:rPr>
              <w:rFonts w:ascii="Garamond" w:hAnsi="Garamond"/>
            </w:rPr>
            <w:delText>3</w:delText>
          </w:r>
        </w:del>
      </w:ins>
      <w:ins w:id="106" w:author="Katie Hausauer" w:date="2013-01-16T15:07:00Z">
        <w:r w:rsidR="005735E8">
          <w:rPr>
            <w:rFonts w:ascii="Garamond" w:hAnsi="Garamond"/>
          </w:rPr>
          <w:t>C</w:t>
        </w:r>
      </w:ins>
      <w:ins w:id="107" w:author="Katherine Hausauer" w:date="2012-04-20T13:42:00Z">
        <w:r>
          <w:rPr>
            <w:rFonts w:ascii="Garamond" w:hAnsi="Garamond"/>
          </w:rPr>
          <w:t xml:space="preserve"> paragraph</w:t>
        </w:r>
      </w:ins>
    </w:p>
    <w:p w:rsidR="002D0D1C" w:rsidRDefault="005735E8" w:rsidP="00EB5E57">
      <w:pPr>
        <w:pStyle w:val="ListParagraph"/>
        <w:numPr>
          <w:ilvl w:val="2"/>
          <w:numId w:val="1"/>
          <w:ins w:id="108" w:author="Katherine Hausauer" w:date="2012-04-20T13:39:00Z"/>
        </w:numPr>
        <w:rPr>
          <w:ins w:id="109" w:author="Katie Hausauer" w:date="2013-01-16T15:03:00Z"/>
          <w:rFonts w:ascii="Garamond" w:hAnsi="Garamond"/>
        </w:rPr>
      </w:pPr>
      <w:ins w:id="110" w:author="Katherine Hausauer" w:date="2012-04-20T13:42:00Z">
        <w:r>
          <w:rPr>
            <w:rFonts w:ascii="Garamond" w:hAnsi="Garamond"/>
          </w:rPr>
          <w:t>C</w:t>
        </w:r>
        <w:r w:rsidR="00AF0D15">
          <w:rPr>
            <w:rFonts w:ascii="Garamond" w:hAnsi="Garamond"/>
          </w:rPr>
          <w:t>onclusion</w:t>
        </w:r>
      </w:ins>
    </w:p>
    <w:p w:rsidR="005735E8" w:rsidRDefault="005735E8" w:rsidP="005735E8">
      <w:pPr>
        <w:pStyle w:val="ListParagraph"/>
        <w:numPr>
          <w:ilvl w:val="1"/>
          <w:numId w:val="1"/>
          <w:ins w:id="111" w:author="Katie Hausauer" w:date="2013-01-16T15:03:00Z"/>
        </w:numPr>
        <w:rPr>
          <w:ins w:id="112" w:author="Katie Hausauer" w:date="2013-01-16T15:03:00Z"/>
          <w:rFonts w:ascii="Garamond" w:hAnsi="Garamond"/>
        </w:rPr>
      </w:pPr>
      <w:ins w:id="113" w:author="Katie Hausauer" w:date="2013-01-16T15:03:00Z">
        <w:r>
          <w:rPr>
            <w:rFonts w:ascii="Garamond" w:hAnsi="Garamond"/>
          </w:rPr>
          <w:t xml:space="preserve">Piles: </w:t>
        </w:r>
      </w:ins>
      <w:ins w:id="114" w:author="Katie Hausauer" w:date="2013-01-16T15:11:00Z">
        <w:r w:rsidR="00DE2DE8">
          <w:rPr>
            <w:rFonts w:ascii="Garamond" w:hAnsi="Garamond"/>
          </w:rPr>
          <w:t xml:space="preserve">Once you have </w:t>
        </w:r>
        <w:r w:rsidR="00DE2DE8">
          <w:rPr>
            <w:rFonts w:ascii="Garamond" w:hAnsi="Garamond"/>
          </w:rPr>
          <w:t>established</w:t>
        </w:r>
        <w:r w:rsidR="00DE2DE8">
          <w:rPr>
            <w:rFonts w:ascii="Garamond" w:hAnsi="Garamond"/>
          </w:rPr>
          <w:t xml:space="preserve"> 10 note cards, please begin organizing them into piles. Please use the following Pile Title</w:t>
        </w:r>
      </w:ins>
      <w:ins w:id="115" w:author="Katie Hausauer" w:date="2013-01-17T15:38:00Z">
        <w:r w:rsidR="00292D9E">
          <w:rPr>
            <w:rFonts w:ascii="Garamond" w:hAnsi="Garamond"/>
          </w:rPr>
          <w:t>s</w:t>
        </w:r>
      </w:ins>
      <w:ins w:id="116" w:author="Katie Hausauer" w:date="2013-01-16T15:11:00Z">
        <w:r w:rsidR="00DE2DE8">
          <w:rPr>
            <w:rFonts w:ascii="Garamond" w:hAnsi="Garamond"/>
          </w:rPr>
          <w:t xml:space="preserve"> to help you organize your note cards. This will allow </w:t>
        </w:r>
      </w:ins>
      <w:ins w:id="117" w:author="Katie Hausauer" w:date="2013-01-16T15:12:00Z">
        <w:r w:rsidR="00DE2DE8">
          <w:rPr>
            <w:rFonts w:ascii="Garamond" w:hAnsi="Garamond"/>
          </w:rPr>
          <w:t>you to have all the note cards for a single paragraph in one pile (location).</w:t>
        </w:r>
      </w:ins>
    </w:p>
    <w:p w:rsidR="005735E8" w:rsidRDefault="005735E8" w:rsidP="005735E8">
      <w:pPr>
        <w:pStyle w:val="ListParagraph"/>
        <w:numPr>
          <w:ilvl w:val="2"/>
          <w:numId w:val="1"/>
          <w:ins w:id="118" w:author="Katie Hausauer" w:date="2013-01-16T15:03:00Z"/>
        </w:numPr>
        <w:rPr>
          <w:ins w:id="119" w:author="Katie Hausauer" w:date="2013-01-16T15:03:00Z"/>
          <w:rFonts w:ascii="Garamond" w:hAnsi="Garamond"/>
        </w:rPr>
      </w:pPr>
      <w:ins w:id="120" w:author="Katie Hausauer" w:date="2013-01-16T15:03:00Z">
        <w:r>
          <w:rPr>
            <w:rFonts w:ascii="Garamond" w:hAnsi="Garamond"/>
          </w:rPr>
          <w:t>introduction</w:t>
        </w:r>
      </w:ins>
    </w:p>
    <w:p w:rsidR="005735E8" w:rsidRDefault="005735E8" w:rsidP="005735E8">
      <w:pPr>
        <w:pStyle w:val="ListParagraph"/>
        <w:numPr>
          <w:ilvl w:val="2"/>
          <w:numId w:val="1"/>
          <w:ins w:id="121" w:author="Katie Hausauer" w:date="2013-01-16T15:03:00Z"/>
        </w:numPr>
        <w:rPr>
          <w:ins w:id="122" w:author="Katie Hausauer" w:date="2013-01-16T15:03:00Z"/>
          <w:rFonts w:ascii="Garamond" w:hAnsi="Garamond"/>
        </w:rPr>
      </w:pPr>
      <w:ins w:id="123" w:author="Katie Hausauer" w:date="2013-01-16T15:03:00Z">
        <w:r>
          <w:rPr>
            <w:rFonts w:ascii="Garamond" w:hAnsi="Garamond"/>
          </w:rPr>
          <w:t xml:space="preserve">Problem paragraph </w:t>
        </w:r>
      </w:ins>
    </w:p>
    <w:p w:rsidR="005735E8" w:rsidRDefault="00DE2DE8" w:rsidP="005735E8">
      <w:pPr>
        <w:pStyle w:val="ListParagraph"/>
        <w:numPr>
          <w:ilvl w:val="2"/>
          <w:numId w:val="1"/>
          <w:ins w:id="124" w:author="Katie Hausauer" w:date="2013-01-16T15:03:00Z"/>
        </w:numPr>
        <w:rPr>
          <w:ins w:id="125" w:author="Katie Hausauer" w:date="2013-01-16T15:03:00Z"/>
          <w:rFonts w:ascii="Garamond" w:hAnsi="Garamond"/>
        </w:rPr>
      </w:pPr>
      <w:ins w:id="126" w:author="Katie Hausauer" w:date="2013-01-16T15:03:00Z">
        <w:r>
          <w:rPr>
            <w:rFonts w:ascii="Garamond" w:hAnsi="Garamond"/>
          </w:rPr>
          <w:t>Solution A</w:t>
        </w:r>
        <w:r w:rsidR="005735E8">
          <w:rPr>
            <w:rFonts w:ascii="Garamond" w:hAnsi="Garamond"/>
          </w:rPr>
          <w:t xml:space="preserve"> paragraph</w:t>
        </w:r>
      </w:ins>
    </w:p>
    <w:p w:rsidR="005735E8" w:rsidRDefault="005735E8" w:rsidP="005735E8">
      <w:pPr>
        <w:pStyle w:val="ListParagraph"/>
        <w:numPr>
          <w:ilvl w:val="2"/>
          <w:numId w:val="1"/>
          <w:ins w:id="127" w:author="Katie Hausauer" w:date="2013-01-16T15:03:00Z"/>
        </w:numPr>
        <w:rPr>
          <w:ins w:id="128" w:author="Katie Hausauer" w:date="2013-01-16T15:03:00Z"/>
          <w:rFonts w:ascii="Garamond" w:hAnsi="Garamond"/>
        </w:rPr>
      </w:pPr>
      <w:ins w:id="129" w:author="Katie Hausauer" w:date="2013-01-16T15:03:00Z">
        <w:r>
          <w:rPr>
            <w:rFonts w:ascii="Garamond" w:hAnsi="Garamond"/>
          </w:rPr>
          <w:t xml:space="preserve">Solution </w:t>
        </w:r>
      </w:ins>
      <w:ins w:id="130" w:author="Katie Hausauer" w:date="2013-01-16T15:10:00Z">
        <w:r w:rsidR="00DE2DE8">
          <w:rPr>
            <w:rFonts w:ascii="Garamond" w:hAnsi="Garamond"/>
          </w:rPr>
          <w:t>B</w:t>
        </w:r>
      </w:ins>
      <w:ins w:id="131" w:author="Katie Hausauer" w:date="2013-01-16T15:03:00Z">
        <w:r>
          <w:rPr>
            <w:rFonts w:ascii="Garamond" w:hAnsi="Garamond"/>
          </w:rPr>
          <w:t xml:space="preserve"> paragraph</w:t>
        </w:r>
      </w:ins>
    </w:p>
    <w:p w:rsidR="005735E8" w:rsidRDefault="005735E8" w:rsidP="005735E8">
      <w:pPr>
        <w:pStyle w:val="ListParagraph"/>
        <w:numPr>
          <w:ilvl w:val="2"/>
          <w:numId w:val="1"/>
          <w:ins w:id="132" w:author="Katie Hausauer" w:date="2013-01-16T15:03:00Z"/>
        </w:numPr>
        <w:rPr>
          <w:ins w:id="133" w:author="Katie Hausauer" w:date="2013-01-16T15:03:00Z"/>
          <w:rFonts w:ascii="Garamond" w:hAnsi="Garamond"/>
        </w:rPr>
      </w:pPr>
      <w:ins w:id="134" w:author="Katie Hausauer" w:date="2013-01-16T15:03:00Z">
        <w:r>
          <w:rPr>
            <w:rFonts w:ascii="Garamond" w:hAnsi="Garamond"/>
          </w:rPr>
          <w:t xml:space="preserve">Solution </w:t>
        </w:r>
      </w:ins>
      <w:ins w:id="135" w:author="Katie Hausauer" w:date="2013-01-16T15:10:00Z">
        <w:r w:rsidR="00DE2DE8">
          <w:rPr>
            <w:rFonts w:ascii="Garamond" w:hAnsi="Garamond"/>
          </w:rPr>
          <w:t>C</w:t>
        </w:r>
      </w:ins>
      <w:ins w:id="136" w:author="Katie Hausauer" w:date="2013-01-16T15:03:00Z">
        <w:r>
          <w:rPr>
            <w:rFonts w:ascii="Garamond" w:hAnsi="Garamond"/>
          </w:rPr>
          <w:t xml:space="preserve"> paragraph</w:t>
        </w:r>
      </w:ins>
    </w:p>
    <w:p w:rsidR="005735E8" w:rsidRDefault="005735E8" w:rsidP="005735E8">
      <w:pPr>
        <w:pStyle w:val="ListParagraph"/>
        <w:numPr>
          <w:ilvl w:val="2"/>
          <w:numId w:val="1"/>
          <w:ins w:id="137" w:author="Katie Hausauer" w:date="2013-01-16T15:03:00Z"/>
        </w:numPr>
        <w:rPr>
          <w:ins w:id="138" w:author="Katie Hausauer" w:date="2013-01-16T15:03:00Z"/>
          <w:rFonts w:ascii="Garamond" w:hAnsi="Garamond"/>
        </w:rPr>
      </w:pPr>
      <w:ins w:id="139" w:author="Katie Hausauer" w:date="2013-01-16T15:03:00Z">
        <w:r>
          <w:rPr>
            <w:rFonts w:ascii="Garamond" w:hAnsi="Garamond"/>
          </w:rPr>
          <w:t>conclusion</w:t>
        </w:r>
      </w:ins>
    </w:p>
    <w:p w:rsidR="005735E8" w:rsidDel="008C06D2" w:rsidRDefault="005735E8" w:rsidP="00DE2DE8">
      <w:pPr>
        <w:pStyle w:val="ListParagraph"/>
        <w:numPr>
          <w:ins w:id="140" w:author="Katie Hausauer" w:date="2013-01-16T15:03:00Z"/>
        </w:numPr>
        <w:ind w:left="2160"/>
        <w:rPr>
          <w:ins w:id="141" w:author="Katherine Hausauer" w:date="2012-04-20T13:41:00Z"/>
          <w:del w:id="142" w:author="Katie Hausauer" w:date="2013-01-17T15:41:00Z"/>
          <w:rFonts w:ascii="Garamond" w:hAnsi="Garamond"/>
        </w:rPr>
        <w:pPrChange w:id="143" w:author="Katie Hausauer" w:date="2013-01-16T15:11:00Z">
          <w:pPr>
            <w:pStyle w:val="ListParagraph"/>
            <w:ind w:left="0"/>
          </w:pPr>
        </w:pPrChange>
      </w:pPr>
    </w:p>
    <w:p w:rsidR="0005617F" w:rsidDel="008C06D2" w:rsidRDefault="0005617F">
      <w:pPr>
        <w:pStyle w:val="ListParagraph"/>
        <w:numPr>
          <w:ins w:id="144" w:author="Katherine Hausauer" w:date="2012-04-20T13:41:00Z"/>
        </w:numPr>
        <w:ind w:left="2160"/>
        <w:rPr>
          <w:ins w:id="145" w:author="Katherine Hausauer" w:date="2012-04-18T11:45:00Z"/>
          <w:del w:id="146" w:author="Katie Hausauer" w:date="2013-01-17T15:41:00Z"/>
          <w:rFonts w:ascii="Garamond" w:hAnsi="Garamond"/>
        </w:rPr>
        <w:pPrChange w:id="147" w:author="Katherine Hausauer" w:date="2012-04-20T13:41:00Z">
          <w:pPr>
            <w:pStyle w:val="ListParagraph"/>
            <w:ind w:left="0"/>
          </w:pPr>
        </w:pPrChange>
      </w:pPr>
    </w:p>
    <w:p w:rsidR="00AF0D15" w:rsidRDefault="002B7379" w:rsidP="009C15FB">
      <w:pPr>
        <w:numPr>
          <w:ins w:id="148" w:author="Katherine Hausauer" w:date="2012-04-20T13:28:00Z"/>
        </w:numPr>
        <w:rPr>
          <w:del w:id="149" w:author="Unknown"/>
          <w:rFonts w:ascii="Garamond" w:hAnsi="Garamond"/>
        </w:rPr>
      </w:pPr>
      <w:ins w:id="150" w:author="Katherine Hausauer" w:date="2012-04-18T11:43:00Z">
        <w:r w:rsidRPr="008C06D2">
          <w:rPr>
            <w:rFonts w:ascii="Garamond" w:hAnsi="Garamond"/>
            <w:rPrChange w:id="151" w:author="Katie Hausauer" w:date="2013-01-17T15:41:00Z">
              <w:rPr/>
            </w:rPrChange>
          </w:rPr>
          <w:t xml:space="preserve">Please note: Your body paragraphs will vary depending on how in depth you discuss your problem and based on how many solutions you examine. Your problem paragraph needs to analyze the causes and effects of the problem. Depending on your topic, that may involve more information and may be more than one paragraph. </w:t>
        </w:r>
      </w:ins>
    </w:p>
    <w:p w:rsidR="008C06D2" w:rsidRPr="008C06D2" w:rsidDel="008C06D2" w:rsidRDefault="008C06D2" w:rsidP="008C06D2">
      <w:pPr>
        <w:numPr>
          <w:ins w:id="152" w:author="Katie Hausauer" w:date="2013-01-17T15:42:00Z"/>
        </w:numPr>
        <w:rPr>
          <w:ins w:id="153" w:author="Katie Hausauer" w:date="2013-01-17T15:42:00Z"/>
          <w:rFonts w:ascii="Garamond" w:hAnsi="Garamond"/>
          <w:rPrChange w:id="154" w:author="Katie Hausauer" w:date="2013-01-17T15:41:00Z">
            <w:rPr>
              <w:ins w:id="155" w:author="Katie Hausauer" w:date="2013-01-17T15:42:00Z"/>
            </w:rPr>
          </w:rPrChange>
        </w:rPr>
        <w:pPrChange w:id="156" w:author="Katie Hausauer" w:date="2013-01-17T15:41:00Z">
          <w:pPr>
            <w:pStyle w:val="ListParagraph"/>
            <w:ind w:left="0"/>
          </w:pPr>
        </w:pPrChange>
      </w:pPr>
    </w:p>
    <w:p w:rsidR="0005617F" w:rsidDel="008C06D2" w:rsidRDefault="000031CB">
      <w:pPr>
        <w:numPr>
          <w:ins w:id="157" w:author="Katherine Hausauer" w:date="2012-04-20T13:42:00Z"/>
        </w:numPr>
        <w:rPr>
          <w:del w:id="158" w:author="Katie Hausauer" w:date="2013-01-17T15:41:00Z"/>
          <w:rFonts w:ascii="Garamond" w:hAnsi="Garamond"/>
          <w:rPrChange w:id="159" w:author="Katherine Hausauer" w:date="2012-04-20T13:49:00Z">
            <w:rPr>
              <w:del w:id="160" w:author="Katie Hausauer" w:date="2013-01-17T15:41:00Z"/>
            </w:rPr>
          </w:rPrChange>
        </w:rPr>
        <w:pPrChange w:id="161" w:author="Katherine Hausauer" w:date="2012-04-20T13:49:00Z">
          <w:pPr>
            <w:pStyle w:val="ListParagraph"/>
            <w:ind w:left="0"/>
          </w:pPr>
        </w:pPrChange>
      </w:pPr>
      <w:del w:id="162" w:author="Katherine Hausauer" w:date="2012-04-18T11:40:00Z">
        <w:r w:rsidRPr="000031CB">
          <w:rPr>
            <w:rFonts w:ascii="Garamond" w:hAnsi="Garamond"/>
            <w:rPrChange w:id="163" w:author="Katherine Hausauer" w:date="2012-04-20T13:49:00Z">
              <w:rPr/>
            </w:rPrChange>
          </w:rPr>
          <w:delText>:</w:delText>
        </w:r>
      </w:del>
    </w:p>
    <w:p w:rsidR="00175102" w:rsidDel="00DE2DE8" w:rsidRDefault="00B4188D" w:rsidP="00B4188D">
      <w:pPr>
        <w:pStyle w:val="ListParagraph"/>
        <w:numPr>
          <w:ilvl w:val="1"/>
          <w:numId w:val="1"/>
          <w:numberingChange w:id="164" w:author="Katherine Hausauer" w:date="2012-04-17T18:02:00Z" w:original="o"/>
        </w:numPr>
        <w:rPr>
          <w:del w:id="165" w:author="Katie Hausauer" w:date="2013-01-16T15:23:00Z"/>
          <w:rFonts w:ascii="Garamond" w:hAnsi="Garamond"/>
        </w:rPr>
      </w:pPr>
      <w:del w:id="166" w:author="Katie Hausauer" w:date="2013-01-16T15:23:00Z">
        <w:r w:rsidDel="00DE2DE8">
          <w:rPr>
            <w:rFonts w:ascii="Garamond" w:hAnsi="Garamond"/>
          </w:rPr>
          <w:delText>Tags:</w:delText>
        </w:r>
      </w:del>
      <w:ins w:id="167" w:author="Katherine Hausauer" w:date="2012-04-18T11:45:00Z">
        <w:del w:id="168" w:author="Katie Hausauer" w:date="2013-01-16T15:23:00Z">
          <w:r w:rsidR="002D0D1C" w:rsidDel="00DE2DE8">
            <w:rPr>
              <w:rFonts w:ascii="Garamond" w:hAnsi="Garamond"/>
            </w:rPr>
            <w:delText xml:space="preserve"> These are the subtopics in your paragraph. The tags also will be dependent on how many solutions you examine. </w:delText>
          </w:r>
        </w:del>
      </w:ins>
    </w:p>
    <w:p w:rsidR="002D0D1C" w:rsidDel="00DE2DE8" w:rsidRDefault="002D0D1C" w:rsidP="002D0D1C">
      <w:pPr>
        <w:pStyle w:val="ListParagraph"/>
        <w:numPr>
          <w:ilvl w:val="2"/>
          <w:numId w:val="1"/>
          <w:ins w:id="169" w:author="Katherine Hausauer" w:date="2012-04-18T11:45:00Z"/>
        </w:numPr>
        <w:rPr>
          <w:ins w:id="170" w:author="Katherine Hausauer" w:date="2012-04-18T11:46:00Z"/>
          <w:del w:id="171" w:author="Katie Hausauer" w:date="2013-01-16T15:23:00Z"/>
          <w:rFonts w:ascii="Garamond" w:hAnsi="Garamond"/>
        </w:rPr>
      </w:pPr>
      <w:ins w:id="172" w:author="Katherine Hausauer" w:date="2012-04-18T11:45:00Z">
        <w:del w:id="173" w:author="Katie Hausauer" w:date="2013-01-16T15:23:00Z">
          <w:r w:rsidDel="00DE2DE8">
            <w:rPr>
              <w:rFonts w:ascii="Garamond" w:hAnsi="Garamond"/>
            </w:rPr>
            <w:delText xml:space="preserve">Problem </w:delText>
          </w:r>
        </w:del>
      </w:ins>
      <w:ins w:id="174" w:author="Katherine Hausauer" w:date="2012-04-18T11:46:00Z">
        <w:del w:id="175" w:author="Katie Hausauer" w:date="2013-01-16T15:23:00Z">
          <w:r w:rsidDel="00DE2DE8">
            <w:rPr>
              <w:rFonts w:ascii="Garamond" w:hAnsi="Garamond"/>
            </w:rPr>
            <w:delText>cause</w:delText>
          </w:r>
        </w:del>
      </w:ins>
    </w:p>
    <w:p w:rsidR="002D0D1C" w:rsidDel="00DE2DE8" w:rsidRDefault="002D0D1C" w:rsidP="002D0D1C">
      <w:pPr>
        <w:pStyle w:val="ListParagraph"/>
        <w:numPr>
          <w:ilvl w:val="2"/>
          <w:numId w:val="1"/>
          <w:ins w:id="176" w:author="Katherine Hausauer" w:date="2012-04-18T11:46:00Z"/>
        </w:numPr>
        <w:rPr>
          <w:ins w:id="177" w:author="Katherine Hausauer" w:date="2012-04-18T11:46:00Z"/>
          <w:del w:id="178" w:author="Katie Hausauer" w:date="2013-01-16T15:23:00Z"/>
          <w:rFonts w:ascii="Garamond" w:hAnsi="Garamond"/>
        </w:rPr>
      </w:pPr>
      <w:ins w:id="179" w:author="Katherine Hausauer" w:date="2012-04-18T11:46:00Z">
        <w:del w:id="180" w:author="Katie Hausauer" w:date="2013-01-16T15:23:00Z">
          <w:r w:rsidDel="00DE2DE8">
            <w:rPr>
              <w:rFonts w:ascii="Garamond" w:hAnsi="Garamond"/>
            </w:rPr>
            <w:delText>Problem effect</w:delText>
          </w:r>
        </w:del>
      </w:ins>
    </w:p>
    <w:p w:rsidR="002D0D1C" w:rsidDel="00DE2DE8" w:rsidRDefault="002D0D1C" w:rsidP="002D0D1C">
      <w:pPr>
        <w:pStyle w:val="ListParagraph"/>
        <w:numPr>
          <w:ilvl w:val="2"/>
          <w:numId w:val="1"/>
          <w:ins w:id="181" w:author="Katherine Hausauer" w:date="2012-04-18T11:46:00Z"/>
        </w:numPr>
        <w:rPr>
          <w:ins w:id="182" w:author="Katherine Hausauer" w:date="2012-04-18T11:46:00Z"/>
          <w:del w:id="183" w:author="Katie Hausauer" w:date="2013-01-16T15:23:00Z"/>
          <w:rFonts w:ascii="Garamond" w:hAnsi="Garamond"/>
        </w:rPr>
      </w:pPr>
      <w:ins w:id="184" w:author="Katherine Hausauer" w:date="2012-04-18T11:46:00Z">
        <w:del w:id="185" w:author="Katie Hausauer" w:date="2013-01-16T15:23:00Z">
          <w:r w:rsidDel="00DE2DE8">
            <w:rPr>
              <w:rFonts w:ascii="Garamond" w:hAnsi="Garamond"/>
            </w:rPr>
            <w:delText>Solution 1 –advantage</w:delText>
          </w:r>
        </w:del>
      </w:ins>
    </w:p>
    <w:p w:rsidR="002D0D1C" w:rsidDel="00DE2DE8" w:rsidRDefault="002D0D1C" w:rsidP="002D0D1C">
      <w:pPr>
        <w:pStyle w:val="ListParagraph"/>
        <w:numPr>
          <w:ilvl w:val="2"/>
          <w:numId w:val="1"/>
          <w:ins w:id="186" w:author="Katherine Hausauer" w:date="2012-04-18T11:46:00Z"/>
        </w:numPr>
        <w:rPr>
          <w:ins w:id="187" w:author="Katherine Hausauer" w:date="2012-04-18T11:46:00Z"/>
          <w:del w:id="188" w:author="Katie Hausauer" w:date="2013-01-16T15:23:00Z"/>
          <w:rFonts w:ascii="Garamond" w:hAnsi="Garamond"/>
        </w:rPr>
      </w:pPr>
      <w:ins w:id="189" w:author="Katherine Hausauer" w:date="2012-04-18T11:46:00Z">
        <w:del w:id="190" w:author="Katie Hausauer" w:date="2013-01-16T15:23:00Z">
          <w:r w:rsidDel="00DE2DE8">
            <w:rPr>
              <w:rFonts w:ascii="Garamond" w:hAnsi="Garamond"/>
            </w:rPr>
            <w:delText xml:space="preserve">Solution 1 – disadvantage </w:delText>
          </w:r>
        </w:del>
      </w:ins>
    </w:p>
    <w:p w:rsidR="002D0D1C" w:rsidDel="00DE2DE8" w:rsidRDefault="002D0D1C" w:rsidP="002D0D1C">
      <w:pPr>
        <w:pStyle w:val="ListParagraph"/>
        <w:numPr>
          <w:ilvl w:val="2"/>
          <w:numId w:val="1"/>
          <w:ins w:id="191" w:author="Katherine Hausauer" w:date="2012-04-18T11:46:00Z"/>
        </w:numPr>
        <w:rPr>
          <w:ins w:id="192" w:author="Katherine Hausauer" w:date="2012-04-18T11:46:00Z"/>
          <w:del w:id="193" w:author="Katie Hausauer" w:date="2013-01-16T15:23:00Z"/>
          <w:rFonts w:ascii="Garamond" w:hAnsi="Garamond"/>
        </w:rPr>
      </w:pPr>
      <w:ins w:id="194" w:author="Katherine Hausauer" w:date="2012-04-18T11:46:00Z">
        <w:del w:id="195" w:author="Katie Hausauer" w:date="2013-01-16T15:23:00Z">
          <w:r w:rsidDel="00DE2DE8">
            <w:rPr>
              <w:rFonts w:ascii="Garamond" w:hAnsi="Garamond"/>
            </w:rPr>
            <w:delText>Solution 2 – advantage</w:delText>
          </w:r>
        </w:del>
      </w:ins>
    </w:p>
    <w:p w:rsidR="002D0D1C" w:rsidDel="00DE2DE8" w:rsidRDefault="002D0D1C" w:rsidP="002D0D1C">
      <w:pPr>
        <w:pStyle w:val="ListParagraph"/>
        <w:numPr>
          <w:ilvl w:val="2"/>
          <w:numId w:val="1"/>
          <w:ins w:id="196" w:author="Katherine Hausauer" w:date="2012-04-18T11:46:00Z"/>
        </w:numPr>
        <w:rPr>
          <w:ins w:id="197" w:author="Katherine Hausauer" w:date="2012-04-20T13:27:00Z"/>
          <w:del w:id="198" w:author="Katie Hausauer" w:date="2013-01-16T15:23:00Z"/>
          <w:rFonts w:ascii="Garamond" w:hAnsi="Garamond"/>
        </w:rPr>
      </w:pPr>
      <w:ins w:id="199" w:author="Katherine Hausauer" w:date="2012-04-18T11:46:00Z">
        <w:del w:id="200" w:author="Katie Hausauer" w:date="2013-01-16T15:23:00Z">
          <w:r w:rsidDel="00DE2DE8">
            <w:rPr>
              <w:rFonts w:ascii="Garamond" w:hAnsi="Garamond"/>
            </w:rPr>
            <w:delText xml:space="preserve">Solution 2 – disadvantage </w:delText>
          </w:r>
        </w:del>
      </w:ins>
    </w:p>
    <w:p w:rsidR="009C15FB" w:rsidDel="008C06D2" w:rsidRDefault="009C15FB" w:rsidP="009C15FB">
      <w:pPr>
        <w:numPr>
          <w:ins w:id="201" w:author="Katherine Hausauer" w:date="2012-04-20T13:28:00Z"/>
        </w:numPr>
        <w:rPr>
          <w:ins w:id="202" w:author="Katherine Hausauer" w:date="2012-04-20T13:28:00Z"/>
          <w:del w:id="203" w:author="Katie Hausauer" w:date="2013-01-17T15:42:00Z"/>
          <w:rFonts w:ascii="Garamond" w:hAnsi="Garamond"/>
        </w:rPr>
      </w:pPr>
    </w:p>
    <w:p w:rsidR="009C15FB" w:rsidRPr="008C06D2" w:rsidRDefault="009C15FB" w:rsidP="009C15FB">
      <w:pPr>
        <w:numPr>
          <w:ins w:id="204" w:author="Katherine Hausauer" w:date="2012-04-20T13:28:00Z"/>
        </w:numPr>
        <w:rPr>
          <w:ins w:id="205" w:author="Katherine Hausauer" w:date="2012-04-20T13:28:00Z"/>
          <w:rFonts w:ascii="Garamond" w:hAnsi="Garamond"/>
          <w:b/>
          <w:rPrChange w:id="206" w:author="Katie Hausauer" w:date="2013-01-17T15:42:00Z">
            <w:rPr>
              <w:ins w:id="207" w:author="Katherine Hausauer" w:date="2012-04-20T13:28:00Z"/>
              <w:rFonts w:ascii="Garamond" w:hAnsi="Garamond"/>
            </w:rPr>
          </w:rPrChange>
        </w:rPr>
      </w:pPr>
      <w:ins w:id="208" w:author="Katherine Hausauer" w:date="2012-04-20T13:28:00Z">
        <w:r w:rsidRPr="008C06D2">
          <w:rPr>
            <w:rFonts w:ascii="Garamond" w:hAnsi="Garamond"/>
            <w:b/>
            <w:rPrChange w:id="209" w:author="Katie Hausauer" w:date="2013-01-17T15:42:00Z">
              <w:rPr>
                <w:rFonts w:ascii="Garamond" w:hAnsi="Garamond"/>
              </w:rPr>
            </w:rPrChange>
          </w:rPr>
          <w:t>Sharing</w:t>
        </w:r>
      </w:ins>
    </w:p>
    <w:p w:rsidR="009C15FB" w:rsidRDefault="009C15FB" w:rsidP="009C15FB">
      <w:pPr>
        <w:pStyle w:val="ListParagraph"/>
        <w:numPr>
          <w:ilvl w:val="0"/>
          <w:numId w:val="1"/>
          <w:ins w:id="210" w:author="Katherine Hausauer" w:date="2012-04-20T13:28:00Z"/>
        </w:numPr>
        <w:rPr>
          <w:ins w:id="211" w:author="Katherine Hausauer" w:date="2012-04-20T13:46:00Z"/>
          <w:rFonts w:ascii="Garamond" w:hAnsi="Garamond"/>
        </w:rPr>
      </w:pPr>
      <w:ins w:id="212" w:author="Katherine Hausauer" w:date="2012-04-20T13:28:00Z">
        <w:r w:rsidRPr="009C15FB">
          <w:rPr>
            <w:rFonts w:ascii="Garamond" w:hAnsi="Garamond"/>
          </w:rPr>
          <w:t xml:space="preserve">Once you begin your project, please </w:t>
        </w:r>
      </w:ins>
      <w:ins w:id="213" w:author="Katherine Hausauer" w:date="2012-04-20T13:45:00Z">
        <w:r w:rsidR="00AF0D15">
          <w:rPr>
            <w:rFonts w:ascii="Garamond" w:hAnsi="Garamond"/>
          </w:rPr>
          <w:t>share with</w:t>
        </w:r>
      </w:ins>
      <w:ins w:id="214" w:author="Katherine Hausauer" w:date="2012-04-20T13:28:00Z">
        <w:r w:rsidRPr="009C15FB">
          <w:rPr>
            <w:rFonts w:ascii="Garamond" w:hAnsi="Garamond"/>
          </w:rPr>
          <w:t xml:space="preserve"> Mrs. Hausauer </w:t>
        </w:r>
      </w:ins>
      <w:ins w:id="215" w:author="Katherine Hausauer" w:date="2012-04-20T13:46:00Z">
        <w:r w:rsidR="00AF0D15">
          <w:rPr>
            <w:rFonts w:ascii="Garamond" w:hAnsi="Garamond"/>
          </w:rPr>
          <w:t>in the drop box.</w:t>
        </w:r>
      </w:ins>
      <w:ins w:id="216" w:author="Katherine Hausauer" w:date="2012-04-20T13:28:00Z">
        <w:r w:rsidRPr="009C15FB">
          <w:rPr>
            <w:rFonts w:ascii="Garamond" w:hAnsi="Garamond"/>
          </w:rPr>
          <w:t xml:space="preserve"> This will allow us to see what you are working on and help you. </w:t>
        </w:r>
      </w:ins>
    </w:p>
    <w:p w:rsidR="0005617F" w:rsidRDefault="00AF0D15">
      <w:pPr>
        <w:pStyle w:val="ListParagraph"/>
        <w:numPr>
          <w:ilvl w:val="0"/>
          <w:numId w:val="1"/>
          <w:ins w:id="217" w:author="Katherine Hausauer" w:date="2012-04-20T13:46:00Z"/>
        </w:numPr>
        <w:rPr>
          <w:ins w:id="218" w:author="Katherine Hausauer" w:date="2012-04-20T13:28:00Z"/>
          <w:rFonts w:ascii="Garamond" w:hAnsi="Garamond"/>
        </w:rPr>
        <w:pPrChange w:id="219" w:author="Katherine Hausauer" w:date="2012-04-20T13:28:00Z">
          <w:pPr/>
        </w:pPrChange>
      </w:pPr>
      <w:ins w:id="220" w:author="Katherine Hausauer" w:date="2012-04-20T13:46:00Z">
        <w:r>
          <w:rPr>
            <w:rFonts w:ascii="Garamond" w:hAnsi="Garamond"/>
          </w:rPr>
          <w:t>Assignment</w:t>
        </w:r>
      </w:ins>
      <w:ins w:id="221" w:author="Katherine Hausauer" w:date="2012-04-20T13:47:00Z">
        <w:r>
          <w:rPr>
            <w:rFonts w:ascii="Garamond" w:hAnsi="Garamond"/>
          </w:rPr>
          <w:t xml:space="preserve"> is labeled Am Lit R</w:t>
        </w:r>
        <w:del w:id="222" w:author="Katie Hausauer" w:date="2013-01-16T15:28:00Z">
          <w:r w:rsidDel="00DE2DE8">
            <w:rPr>
              <w:rFonts w:ascii="Garamond" w:hAnsi="Garamond"/>
            </w:rPr>
            <w:delText xml:space="preserve">esearch </w:delText>
          </w:r>
        </w:del>
        <w:r>
          <w:rPr>
            <w:rFonts w:ascii="Garamond" w:hAnsi="Garamond"/>
          </w:rPr>
          <w:t>P</w:t>
        </w:r>
        <w:del w:id="223" w:author="Katie Hausauer" w:date="2013-01-16T15:28:00Z">
          <w:r w:rsidDel="00DE2DE8">
            <w:rPr>
              <w:rFonts w:ascii="Garamond" w:hAnsi="Garamond"/>
            </w:rPr>
            <w:delText xml:space="preserve">aper </w:delText>
          </w:r>
        </w:del>
      </w:ins>
      <w:ins w:id="224" w:author="Katie Hausauer" w:date="2013-01-16T15:24:00Z">
        <w:r w:rsidR="00DE2DE8">
          <w:rPr>
            <w:rFonts w:ascii="Garamond" w:hAnsi="Garamond"/>
          </w:rPr>
          <w:t xml:space="preserve">5 </w:t>
        </w:r>
      </w:ins>
      <w:ins w:id="225" w:author="Katie Hausauer" w:date="2013-01-16T15:28:00Z">
        <w:r w:rsidR="00DE2DE8">
          <w:rPr>
            <w:rFonts w:ascii="Garamond" w:hAnsi="Garamond"/>
          </w:rPr>
          <w:t>(for 5</w:t>
        </w:r>
        <w:r w:rsidR="00DE2DE8" w:rsidRPr="00DE2DE8">
          <w:rPr>
            <w:rFonts w:ascii="Garamond" w:hAnsi="Garamond"/>
            <w:vertAlign w:val="superscript"/>
            <w:rPrChange w:id="226" w:author="Katie Hausauer" w:date="2013-01-16T15:28:00Z">
              <w:rPr>
                <w:rFonts w:ascii="Garamond" w:hAnsi="Garamond"/>
              </w:rPr>
            </w:rPrChange>
          </w:rPr>
          <w:t>th</w:t>
        </w:r>
        <w:r w:rsidR="00DE2DE8">
          <w:rPr>
            <w:rFonts w:ascii="Garamond" w:hAnsi="Garamond"/>
          </w:rPr>
          <w:t xml:space="preserve"> hour) </w:t>
        </w:r>
      </w:ins>
      <w:ins w:id="227" w:author="Katie Hausauer" w:date="2013-01-16T15:24:00Z">
        <w:r w:rsidR="00DE2DE8">
          <w:rPr>
            <w:rFonts w:ascii="Garamond" w:hAnsi="Garamond"/>
          </w:rPr>
          <w:t>or Am Lit RP1 (for 1</w:t>
        </w:r>
      </w:ins>
      <w:ins w:id="228" w:author="Katie Hausauer" w:date="2013-01-17T15:38:00Z">
        <w:r w:rsidR="00292D9E" w:rsidRPr="00292D9E">
          <w:rPr>
            <w:rFonts w:ascii="Garamond" w:hAnsi="Garamond"/>
            <w:vertAlign w:val="superscript"/>
            <w:rPrChange w:id="229" w:author="Katie Hausauer" w:date="2013-01-17T15:38:00Z">
              <w:rPr>
                <w:rFonts w:ascii="Garamond" w:hAnsi="Garamond"/>
              </w:rPr>
            </w:rPrChange>
          </w:rPr>
          <w:t>st</w:t>
        </w:r>
        <w:r w:rsidR="00292D9E">
          <w:rPr>
            <w:rFonts w:ascii="Garamond" w:hAnsi="Garamond"/>
          </w:rPr>
          <w:t xml:space="preserve"> </w:t>
        </w:r>
      </w:ins>
      <w:ins w:id="230" w:author="Katie Hausauer" w:date="2013-01-16T15:24:00Z">
        <w:r w:rsidR="00DE2DE8">
          <w:rPr>
            <w:rFonts w:ascii="Garamond" w:hAnsi="Garamond"/>
          </w:rPr>
          <w:t>hour)</w:t>
        </w:r>
      </w:ins>
    </w:p>
    <w:p w:rsidR="009C15FB" w:rsidRDefault="00AF0D15" w:rsidP="009C15FB">
      <w:pPr>
        <w:pStyle w:val="ListParagraph"/>
        <w:numPr>
          <w:ilvl w:val="0"/>
          <w:numId w:val="1"/>
          <w:ins w:id="231" w:author="Katherine Hausauer" w:date="2012-04-20T13:28:00Z"/>
        </w:numPr>
        <w:rPr>
          <w:ins w:id="232" w:author="Katherine Hausauer" w:date="2012-04-20T13:48:00Z"/>
          <w:rFonts w:ascii="Garamond" w:hAnsi="Garamond"/>
        </w:rPr>
      </w:pPr>
      <w:ins w:id="233" w:author="Katherine Hausauer" w:date="2012-04-20T13:48:00Z">
        <w:r>
          <w:rPr>
            <w:rFonts w:ascii="Garamond" w:hAnsi="Garamond"/>
          </w:rPr>
          <w:t xml:space="preserve">Type in your first and last name </w:t>
        </w:r>
      </w:ins>
    </w:p>
    <w:p w:rsidR="00AF0D15" w:rsidDel="008C06D2" w:rsidRDefault="00AF0D15" w:rsidP="009C15FB">
      <w:pPr>
        <w:pStyle w:val="ListParagraph"/>
        <w:numPr>
          <w:ilvl w:val="0"/>
          <w:numId w:val="1"/>
          <w:ins w:id="234" w:author="Katherine Hausauer" w:date="2012-04-20T13:48:00Z"/>
        </w:numPr>
        <w:rPr>
          <w:ins w:id="235" w:author="Katherine Hausauer" w:date="2012-04-20T13:48:00Z"/>
          <w:del w:id="236" w:author="Katie Hausauer" w:date="2013-01-17T15:42:00Z"/>
          <w:rFonts w:ascii="Garamond" w:hAnsi="Garamond"/>
        </w:rPr>
      </w:pPr>
      <w:ins w:id="237" w:author="Katherine Hausauer" w:date="2012-04-20T13:48:00Z">
        <w:r>
          <w:rPr>
            <w:rFonts w:ascii="Garamond" w:hAnsi="Garamond"/>
          </w:rPr>
          <w:t>You do not have to share the google docs paper (you will be writing your paper outside of Google docs</w:t>
        </w:r>
      </w:ins>
      <w:ins w:id="238" w:author="Katie Hausauer" w:date="2013-01-17T15:42:00Z">
        <w:r w:rsidR="008C06D2">
          <w:rPr>
            <w:rFonts w:ascii="Garamond" w:hAnsi="Garamond"/>
          </w:rPr>
          <w:t>)</w:t>
        </w:r>
      </w:ins>
      <w:ins w:id="239" w:author="Katherine Hausauer" w:date="2012-04-20T13:48:00Z">
        <w:del w:id="240" w:author="Katie Hausauer" w:date="2013-01-17T15:42:00Z">
          <w:r w:rsidDel="008C06D2">
            <w:rPr>
              <w:rFonts w:ascii="Garamond" w:hAnsi="Garamond"/>
            </w:rPr>
            <w:delText>)</w:delText>
          </w:r>
        </w:del>
      </w:ins>
    </w:p>
    <w:p w:rsidR="0005617F" w:rsidRPr="008C06D2" w:rsidRDefault="0005617F" w:rsidP="008C06D2">
      <w:pPr>
        <w:pStyle w:val="ListParagraph"/>
        <w:numPr>
          <w:ilvl w:val="0"/>
          <w:numId w:val="1"/>
          <w:ins w:id="241" w:author="Katherine Hausauer" w:date="2012-04-20T13:49:00Z"/>
        </w:numPr>
        <w:rPr>
          <w:ins w:id="242" w:author="Katherine Hausauer" w:date="2012-04-18T11:45:00Z"/>
          <w:rFonts w:ascii="Garamond" w:hAnsi="Garamond"/>
          <w:rPrChange w:id="243" w:author="Katie Hausauer" w:date="2013-01-17T15:42:00Z">
            <w:rPr>
              <w:ins w:id="244" w:author="Katherine Hausauer" w:date="2012-04-18T11:45:00Z"/>
            </w:rPr>
          </w:rPrChange>
        </w:rPr>
        <w:pPrChange w:id="245" w:author="Katie Hausauer" w:date="2013-01-17T15:42:00Z">
          <w:pPr>
            <w:pStyle w:val="ListParagraph"/>
            <w:numPr>
              <w:numId w:val="1"/>
            </w:numPr>
            <w:ind w:hanging="360"/>
          </w:pPr>
        </w:pPrChange>
      </w:pPr>
    </w:p>
    <w:sectPr w:rsidR="0005617F" w:rsidRPr="008C06D2" w:rsidSect="008C06D2">
      <w:pgSz w:w="12240" w:h="15840"/>
      <w:pgMar w:top="900" w:right="1008" w:bottom="1440" w:left="1008" w:gutter="0"/>
      <w:sectPrChange w:id="246" w:author="Katie Hausauer" w:date="2013-01-17T15:41:00Z">
        <w:sectPr w:rsidR="0005617F" w:rsidRPr="008C06D2" w:rsidSect="008C06D2">
          <w:pgMar w:top="1440" w:right="1440" w:left="1440"/>
        </w:sectPr>
      </w:sectPrChang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Lucida Grande">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6C2554"/>
    <w:multiLevelType w:val="hybridMultilevel"/>
    <w:tmpl w:val="349E0084"/>
    <w:lvl w:ilvl="0" w:tplc="7D386E98">
      <w:start w:val="50"/>
      <w:numFmt w:val="bullet"/>
      <w:lvlText w:val="-"/>
      <w:lvlJc w:val="left"/>
      <w:pPr>
        <w:ind w:left="720" w:hanging="360"/>
      </w:pPr>
      <w:rPr>
        <w:rFonts w:ascii="Cambria" w:eastAsiaTheme="minorHAnsi" w:hAnsi="Cambria" w:cstheme="minorBidi"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revisionView w:markup="0"/>
  <w:trackRevision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75102"/>
    <w:rsid w:val="000031CB"/>
    <w:rsid w:val="0005617F"/>
    <w:rsid w:val="00175102"/>
    <w:rsid w:val="00292D9E"/>
    <w:rsid w:val="002B7379"/>
    <w:rsid w:val="002D0D1C"/>
    <w:rsid w:val="005735E8"/>
    <w:rsid w:val="006A617C"/>
    <w:rsid w:val="00810CF8"/>
    <w:rsid w:val="008C06D2"/>
    <w:rsid w:val="009C15FB"/>
    <w:rsid w:val="00AE7C7D"/>
    <w:rsid w:val="00AF0D15"/>
    <w:rsid w:val="00B4188D"/>
    <w:rsid w:val="00DE2DE8"/>
    <w:rsid w:val="00EB5E57"/>
    <w:rsid w:val="00F976F2"/>
  </w:rsids>
  <m:mathPr>
    <m:mathFont m:val="Garamon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CE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175102"/>
    <w:pPr>
      <w:ind w:left="720"/>
      <w:contextualSpacing/>
    </w:pPr>
  </w:style>
  <w:style w:type="paragraph" w:styleId="BalloonText">
    <w:name w:val="Balloon Text"/>
    <w:basedOn w:val="Normal"/>
    <w:link w:val="BalloonTextChar"/>
    <w:uiPriority w:val="99"/>
    <w:semiHidden/>
    <w:unhideWhenUsed/>
    <w:rsid w:val="002B7379"/>
    <w:rPr>
      <w:rFonts w:ascii="Lucida Grande" w:hAnsi="Lucida Grande"/>
      <w:sz w:val="18"/>
      <w:szCs w:val="18"/>
    </w:rPr>
  </w:style>
  <w:style w:type="character" w:customStyle="1" w:styleId="BalloonTextChar">
    <w:name w:val="Balloon Text Char"/>
    <w:basedOn w:val="DefaultParagraphFont"/>
    <w:link w:val="BalloonText"/>
    <w:uiPriority w:val="99"/>
    <w:semiHidden/>
    <w:rsid w:val="002B7379"/>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367</Words>
  <Characters>2097</Characters>
  <Application>Microsoft Macintosh Word</Application>
  <DocSecurity>0</DocSecurity>
  <Lines>17</Lines>
  <Paragraphs>4</Paragraphs>
  <ScaleCrop>false</ScaleCrop>
  <Company>Peoria Notre Dame High School</Company>
  <LinksUpToDate>false</LinksUpToDate>
  <CharactersWithSpaces>2575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Hausauer</dc:creator>
  <cp:keywords/>
  <cp:lastModifiedBy>Katie Hausauer</cp:lastModifiedBy>
  <cp:revision>6</cp:revision>
  <dcterms:created xsi:type="dcterms:W3CDTF">2012-04-17T18:45:00Z</dcterms:created>
  <dcterms:modified xsi:type="dcterms:W3CDTF">2013-01-17T21:42:00Z</dcterms:modified>
</cp:coreProperties>
</file>